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DE70D" w14:textId="77777777" w:rsidR="00392B56" w:rsidRDefault="00392B56" w:rsidP="00EE75D1">
      <w:pPr>
        <w:jc w:val="right"/>
        <w:rPr>
          <w:rStyle w:val="fontstyle21"/>
        </w:rPr>
      </w:pPr>
      <w:r>
        <w:rPr>
          <w:rStyle w:val="fontstyle01"/>
        </w:rPr>
        <w:t>LISA 1</w:t>
      </w:r>
      <w:r>
        <w:rPr>
          <w:color w:val="000000"/>
        </w:rPr>
        <w:br/>
      </w:r>
      <w:r>
        <w:rPr>
          <w:rStyle w:val="fontstyle01"/>
        </w:rPr>
        <w:t>Riigieelarvelise toetuse kasutamise lepingu juurde</w:t>
      </w:r>
      <w:r>
        <w:rPr>
          <w:color w:val="000000"/>
        </w:rPr>
        <w:br/>
      </w:r>
    </w:p>
    <w:p w14:paraId="0A6B238F" w14:textId="77777777" w:rsidR="00EE75D1" w:rsidRDefault="00392B56" w:rsidP="00EE75D1">
      <w:pPr>
        <w:jc w:val="center"/>
        <w:rPr>
          <w:b/>
          <w:bCs/>
          <w:color w:val="000000"/>
        </w:rPr>
      </w:pPr>
      <w:r>
        <w:rPr>
          <w:rStyle w:val="fontstyle21"/>
        </w:rPr>
        <w:t>STRATEEGILISTE PARTNERITE EESMÄRGID</w:t>
      </w:r>
    </w:p>
    <w:p w14:paraId="6C55D425" w14:textId="77777777" w:rsidR="00EE75D1" w:rsidRDefault="00EE75D1" w:rsidP="00EE75D1">
      <w:pPr>
        <w:rPr>
          <w:b/>
          <w:bCs/>
          <w:color w:val="000000"/>
        </w:rPr>
      </w:pPr>
    </w:p>
    <w:p w14:paraId="5F16897D" w14:textId="77777777" w:rsidR="0036539D" w:rsidRDefault="00392B56" w:rsidP="00EE75D1">
      <w:pPr>
        <w:rPr>
          <w:rStyle w:val="fontstyle21"/>
        </w:rPr>
      </w:pPr>
      <w:r>
        <w:rPr>
          <w:rStyle w:val="fontstyle21"/>
        </w:rPr>
        <w:t>1. VABAÜHENDUSTE LIIT JA MTÜ MAAKONDLIKUD ARENDUSKESKUSED</w:t>
      </w:r>
      <w:r>
        <w:rPr>
          <w:b/>
          <w:bCs/>
          <w:color w:val="000000"/>
        </w:rPr>
        <w:br/>
      </w:r>
    </w:p>
    <w:p w14:paraId="3066B031" w14:textId="72AC827A" w:rsidR="00392B56" w:rsidRDefault="00392B56" w:rsidP="00EE75D1">
      <w:pPr>
        <w:rPr>
          <w:rStyle w:val="fontstyle21"/>
        </w:rPr>
      </w:pPr>
      <w:r>
        <w:rPr>
          <w:rStyle w:val="fontstyle21"/>
        </w:rPr>
        <w:t>Tegevussuund 1: Teadlikud ja aktiivsed elanikud</w:t>
      </w:r>
      <w:r>
        <w:rPr>
          <w:b/>
          <w:bCs/>
          <w:color w:val="000000"/>
        </w:rPr>
        <w:br/>
      </w:r>
    </w:p>
    <w:p w14:paraId="0CC8DD62" w14:textId="2391A7A8" w:rsidR="00673780" w:rsidRDefault="00392B56">
      <w:pPr>
        <w:rPr>
          <w:ins w:id="0" w:author="Kai Klandorf" w:date="2023-04-14T10:50:00Z"/>
          <w:rStyle w:val="fontstyle01"/>
        </w:rPr>
      </w:pPr>
      <w:r>
        <w:rPr>
          <w:rStyle w:val="fontstyle21"/>
        </w:rPr>
        <w:t xml:space="preserve">Eesmärk 1: Eesti elanike kasvanud osalemine </w:t>
      </w:r>
      <w:del w:id="1" w:author="Kai Klandorf" w:date="2023-04-14T10:38:00Z">
        <w:r w:rsidDel="005B24E9">
          <w:rPr>
            <w:rStyle w:val="fontstyle21"/>
          </w:rPr>
          <w:delText>vabatahtlikus tegevuses ning vabatahtlikke</w:delText>
        </w:r>
        <w:r w:rsidDel="005B24E9">
          <w:rPr>
            <w:b/>
            <w:bCs/>
            <w:color w:val="000000"/>
          </w:rPr>
          <w:delText xml:space="preserve"> </w:delText>
        </w:r>
        <w:r w:rsidDel="005B24E9">
          <w:rPr>
            <w:rStyle w:val="fontstyle21"/>
          </w:rPr>
          <w:delText>kaasavad organisatsioonid on nõustatud ja toetatud</w:delText>
        </w:r>
      </w:del>
      <w:ins w:id="2" w:author="Kai Klandorf" w:date="2023-04-14T10:38:00Z">
        <w:r w:rsidR="005B24E9">
          <w:rPr>
            <w:rStyle w:val="fontstyle21"/>
          </w:rPr>
          <w:t>heategevuses</w:t>
        </w:r>
      </w:ins>
      <w:r>
        <w:rPr>
          <w:b/>
          <w:bCs/>
          <w:color w:val="000000"/>
        </w:rPr>
        <w:br/>
      </w:r>
      <w:r w:rsidRPr="00EE75D1">
        <w:rPr>
          <w:rStyle w:val="fontstyle01"/>
          <w:u w:val="single"/>
        </w:rPr>
        <w:t>Oodatavad tulemused:</w:t>
      </w:r>
      <w:r>
        <w:rPr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>osakaal elanikest, kes on viimase 12 kuu jooksul osalenud vabatahtlikus tegevuses kõigist</w:t>
      </w:r>
      <w:r>
        <w:rPr>
          <w:color w:val="000000"/>
        </w:rPr>
        <w:br/>
      </w:r>
      <w:r>
        <w:rPr>
          <w:rStyle w:val="fontstyle01"/>
        </w:rPr>
        <w:t>elanikest 49% -&gt; püsib</w:t>
      </w:r>
      <w:r>
        <w:rPr>
          <w:color w:val="000000"/>
        </w:rPr>
        <w:br/>
      </w:r>
      <w:del w:id="3" w:author="Kai Klandorf" w:date="2023-04-14T08:51:00Z">
        <w:r w:rsidDel="00054100">
          <w:rPr>
            <w:rStyle w:val="fontstyle31"/>
          </w:rPr>
          <w:sym w:font="Symbol" w:char="F0B7"/>
        </w:r>
        <w:r w:rsidDel="00054100">
          <w:rPr>
            <w:rStyle w:val="fontstyle31"/>
          </w:rPr>
          <w:delText xml:space="preserve"> </w:delText>
        </w:r>
        <w:r w:rsidDel="00054100">
          <w:rPr>
            <w:rStyle w:val="fontstyle01"/>
          </w:rPr>
          <w:delText>vabatahtlikke kaasavate organisatsioonide võrgustiku rahulolu strateegilise partneriga</w:delText>
        </w:r>
        <w:r w:rsidDel="00054100">
          <w:rPr>
            <w:color w:val="000000"/>
          </w:rPr>
          <w:br/>
        </w:r>
      </w:del>
      <w:ins w:id="4" w:author="Kai Klandorf" w:date="2023-04-14T10:42:00Z">
        <w:r w:rsidR="00A20927">
          <w:rPr>
            <w:rStyle w:val="fontstyle31"/>
          </w:rPr>
          <w:sym w:font="Symbol" w:char="F0B7"/>
        </w:r>
        <w:r w:rsidR="00A20927">
          <w:rPr>
            <w:rStyle w:val="fontstyle31"/>
          </w:rPr>
          <w:t xml:space="preserve"> </w:t>
        </w:r>
        <w:r w:rsidR="00A20927">
          <w:rPr>
            <w:rStyle w:val="fontstyle01"/>
          </w:rPr>
          <w:t>tulumaksusoodustusega ühenduste nimekirja kuulujatele tehtud annetuste kogusumma 41</w:t>
        </w:r>
        <w:r w:rsidR="00A20927">
          <w:rPr>
            <w:color w:val="000000"/>
          </w:rPr>
          <w:br/>
        </w:r>
        <w:r w:rsidR="00A20927">
          <w:rPr>
            <w:rStyle w:val="fontstyle01"/>
          </w:rPr>
          <w:t>mln € -&gt; kasvab</w:t>
        </w:r>
      </w:ins>
      <w:ins w:id="5" w:author="Kai Klandorf" w:date="2023-04-14T10:50:00Z">
        <w:r w:rsidR="00673780" w:rsidRPr="00673780">
          <w:rPr>
            <w:rStyle w:val="fontstyle01"/>
          </w:rPr>
          <w:t xml:space="preserve"> </w:t>
        </w:r>
      </w:ins>
    </w:p>
    <w:p w14:paraId="545DE42F" w14:textId="6182CA64" w:rsidR="00A20927" w:rsidRDefault="00673780">
      <w:pPr>
        <w:rPr>
          <w:ins w:id="6" w:author="Kai Klandorf" w:date="2023-04-14T10:50:00Z"/>
          <w:rStyle w:val="fontstyle01"/>
        </w:rPr>
      </w:pPr>
      <w:ins w:id="7" w:author="Kai Klandorf" w:date="2023-04-14T10:50:00Z"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>regulaarne vabaühenduste kaasamise heade näidete kogumine, avaldamine ja levitamine</w:t>
        </w:r>
      </w:ins>
    </w:p>
    <w:p w14:paraId="0E91F901" w14:textId="77777777" w:rsidR="00673780" w:rsidRDefault="00673780">
      <w:pPr>
        <w:rPr>
          <w:rStyle w:val="fontstyle01"/>
        </w:rPr>
      </w:pPr>
    </w:p>
    <w:p w14:paraId="5FF6D58E" w14:textId="279B092F" w:rsidR="002C3701" w:rsidRDefault="00392B56">
      <w:pPr>
        <w:rPr>
          <w:ins w:id="8" w:author="Kai Klandorf" w:date="2023-04-14T10:42:00Z"/>
          <w:rStyle w:val="fontstyle01"/>
        </w:rPr>
      </w:pPr>
      <w:r w:rsidRPr="00EE75D1">
        <w:rPr>
          <w:rStyle w:val="fontstyle01"/>
          <w:u w:val="single"/>
        </w:rPr>
        <w:t>Eduindikaatorid:</w:t>
      </w:r>
      <w:r w:rsidRPr="00EE75D1">
        <w:rPr>
          <w:color w:val="000000"/>
          <w:u w:val="single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ins w:id="9" w:author="Kai Klandorf" w:date="2023-04-14T10:43:00Z">
        <w:r w:rsidR="00C43FBA">
          <w:t xml:space="preserve">vabatahtlike </w:t>
        </w:r>
      </w:ins>
      <w:r>
        <w:rPr>
          <w:rStyle w:val="fontstyle01"/>
        </w:rPr>
        <w:t>osakaal 15–24 a elanikest 19% -&gt; kasvab</w:t>
      </w:r>
      <w:r>
        <w:rPr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ins w:id="10" w:author="Kai Klandorf" w:date="2023-04-14T10:43:00Z">
        <w:r w:rsidR="00C43FBA">
          <w:t xml:space="preserve">vabatahtlike </w:t>
        </w:r>
      </w:ins>
      <w:r>
        <w:rPr>
          <w:rStyle w:val="fontstyle01"/>
        </w:rPr>
        <w:t>osakaal 65-74 a elanikest 9% -&gt; kasvab</w:t>
      </w:r>
    </w:p>
    <w:p w14:paraId="743D0F19" w14:textId="3498619E" w:rsidR="00EE75D1" w:rsidRDefault="002C3701">
      <w:pPr>
        <w:rPr>
          <w:rStyle w:val="fontstyle21"/>
        </w:rPr>
      </w:pPr>
      <w:ins w:id="11" w:author="Kai Klandorf" w:date="2023-04-14T10:42:00Z"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>korduvate annetajate osakaal Eesti elanikest täpsustub -&gt; kasvab</w:t>
        </w:r>
      </w:ins>
      <w:r w:rsidR="00392B56">
        <w:rPr>
          <w:color w:val="000000"/>
        </w:rPr>
        <w:br/>
      </w:r>
      <w:del w:id="12" w:author="Kai Klandorf" w:date="2023-04-14T08:51:00Z">
        <w:r w:rsidR="00392B56" w:rsidDel="00054100">
          <w:rPr>
            <w:rStyle w:val="fontstyle31"/>
          </w:rPr>
          <w:sym w:font="Symbol" w:char="F0B7"/>
        </w:r>
        <w:r w:rsidR="00392B56" w:rsidDel="00054100">
          <w:rPr>
            <w:rStyle w:val="fontstyle31"/>
          </w:rPr>
          <w:delText xml:space="preserve"> </w:delText>
        </w:r>
        <w:r w:rsidR="00392B56" w:rsidDel="00054100">
          <w:rPr>
            <w:rStyle w:val="fontstyle01"/>
          </w:rPr>
          <w:delText>võrgustiku liikmete arv 40 -&gt; kasvab</w:delText>
        </w:r>
        <w:r w:rsidR="00392B56" w:rsidDel="00054100">
          <w:rPr>
            <w:color w:val="000000"/>
          </w:rPr>
          <w:br/>
        </w:r>
      </w:del>
    </w:p>
    <w:p w14:paraId="32592A8A" w14:textId="4B4827A9" w:rsidR="00EE75D1" w:rsidRDefault="00392B56">
      <w:pPr>
        <w:rPr>
          <w:rStyle w:val="fontstyle01"/>
        </w:rPr>
      </w:pPr>
      <w:r>
        <w:rPr>
          <w:rStyle w:val="fontstyle21"/>
        </w:rPr>
        <w:t>Eesmärk 2: Eesti elanike tõusnud teadlikkus kodanikuühiskonnast ja</w:t>
      </w:r>
      <w:r w:rsidR="00EE75D1">
        <w:rPr>
          <w:rStyle w:val="fontstyle21"/>
        </w:rPr>
        <w:t xml:space="preserve"> </w:t>
      </w:r>
      <w:r>
        <w:rPr>
          <w:rStyle w:val="fontstyle21"/>
        </w:rPr>
        <w:t>kodanikuühiskonnas</w:t>
      </w:r>
      <w:r w:rsidR="00EE75D1">
        <w:rPr>
          <w:b/>
          <w:bCs/>
          <w:color w:val="000000"/>
        </w:rPr>
        <w:t xml:space="preserve"> </w:t>
      </w:r>
      <w:r>
        <w:rPr>
          <w:rStyle w:val="fontstyle21"/>
        </w:rPr>
        <w:t>osalemisest</w:t>
      </w:r>
      <w:r>
        <w:rPr>
          <w:b/>
          <w:bCs/>
          <w:color w:val="000000"/>
        </w:rPr>
        <w:br/>
      </w:r>
      <w:r w:rsidRPr="00EE75D1">
        <w:rPr>
          <w:rStyle w:val="fontstyle01"/>
          <w:u w:val="single"/>
        </w:rPr>
        <w:t>Oodatavad tulemused:</w:t>
      </w:r>
      <w:r>
        <w:rPr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>platvormi olemasolu vabatahtlike ja vabatahtlike kaasajate kokkuviimiseks</w:t>
      </w:r>
      <w:r>
        <w:rPr>
          <w:color w:val="000000"/>
        </w:rPr>
        <w:br/>
      </w:r>
      <w:del w:id="13" w:author="Kai Klandorf" w:date="2023-04-14T10:42:00Z">
        <w:r w:rsidDel="00A20927">
          <w:rPr>
            <w:rStyle w:val="fontstyle31"/>
          </w:rPr>
          <w:sym w:font="Symbol" w:char="F0B7"/>
        </w:r>
        <w:r w:rsidDel="00A20927">
          <w:rPr>
            <w:rStyle w:val="fontstyle31"/>
          </w:rPr>
          <w:delText xml:space="preserve"> </w:delText>
        </w:r>
        <w:r w:rsidDel="00A20927">
          <w:rPr>
            <w:rStyle w:val="fontstyle01"/>
          </w:rPr>
          <w:delText>tulumaksusoodustusega ühenduste nimekirja kuulujatele tehtud annetuste kogusumma 41</w:delText>
        </w:r>
        <w:r w:rsidDel="00A20927">
          <w:rPr>
            <w:color w:val="000000"/>
          </w:rPr>
          <w:br/>
        </w:r>
        <w:r w:rsidDel="00A20927">
          <w:rPr>
            <w:rStyle w:val="fontstyle01"/>
          </w:rPr>
          <w:delText>mln € -&gt; kasvab</w:delText>
        </w:r>
        <w:r w:rsidDel="00A20927">
          <w:rPr>
            <w:color w:val="000000"/>
          </w:rPr>
          <w:br/>
        </w:r>
      </w:del>
      <w:ins w:id="14" w:author="Kai Klandorf" w:date="2023-04-14T10:39:00Z">
        <w:r w:rsidR="001329FF">
          <w:rPr>
            <w:rStyle w:val="fontstyle31"/>
          </w:rPr>
          <w:sym w:font="Symbol" w:char="F0B7"/>
        </w:r>
        <w:r w:rsidR="001329FF">
          <w:rPr>
            <w:rStyle w:val="fontstyle31"/>
          </w:rPr>
          <w:t xml:space="preserve"> </w:t>
        </w:r>
        <w:r w:rsidR="001329FF">
          <w:rPr>
            <w:rStyle w:val="fontstyle01"/>
          </w:rPr>
          <w:t>annetamistalgute toimumine</w:t>
        </w:r>
      </w:ins>
    </w:p>
    <w:p w14:paraId="7325AA1E" w14:textId="0643EDC4" w:rsidR="00045F6D" w:rsidRDefault="00392B56" w:rsidP="00045F6D">
      <w:pPr>
        <w:rPr>
          <w:ins w:id="15" w:author="Kai Klandorf" w:date="2023-04-14T08:50:00Z"/>
          <w:rStyle w:val="fontstyle21"/>
        </w:rPr>
      </w:pPr>
      <w:r w:rsidRPr="00EE75D1">
        <w:rPr>
          <w:rStyle w:val="fontstyle01"/>
          <w:u w:val="single"/>
        </w:rPr>
        <w:t>Eduindikaatorid:</w:t>
      </w:r>
      <w:r>
        <w:rPr>
          <w:color w:val="000000"/>
        </w:rPr>
        <w:br/>
      </w:r>
      <w:del w:id="16" w:author="Kai Klandorf" w:date="2023-04-14T10:42:00Z">
        <w:r w:rsidDel="002C3701">
          <w:rPr>
            <w:rStyle w:val="fontstyle31"/>
          </w:rPr>
          <w:sym w:font="Symbol" w:char="F0B7"/>
        </w:r>
        <w:r w:rsidDel="002C3701">
          <w:rPr>
            <w:rStyle w:val="fontstyle31"/>
          </w:rPr>
          <w:delText xml:space="preserve"> </w:delText>
        </w:r>
        <w:r w:rsidDel="002C3701">
          <w:rPr>
            <w:rStyle w:val="fontstyle01"/>
          </w:rPr>
          <w:delText>korduvate annetajate osakaal Eesti elanikest täpsustub -&gt; kasvab</w:delText>
        </w:r>
        <w:r w:rsidDel="002C3701">
          <w:rPr>
            <w:color w:val="000000"/>
          </w:rPr>
          <w:br/>
        </w:r>
      </w:del>
      <w:del w:id="17" w:author="Kai Klandorf" w:date="2023-04-14T08:54:00Z">
        <w:r w:rsidDel="00F43597">
          <w:rPr>
            <w:rStyle w:val="fontstyle31"/>
          </w:rPr>
          <w:sym w:font="Symbol" w:char="F0B7"/>
        </w:r>
        <w:r w:rsidDel="00F43597">
          <w:rPr>
            <w:rStyle w:val="fontstyle31"/>
          </w:rPr>
          <w:delText xml:space="preserve"> </w:delText>
        </w:r>
        <w:r w:rsidDel="00F43597">
          <w:rPr>
            <w:rStyle w:val="fontstyle01"/>
          </w:rPr>
          <w:delText>annetamistalgute osalejate arv ja annetuste maht 111 algatust, 128 000 -&gt; kasvab</w:delText>
        </w:r>
        <w:r w:rsidDel="00F43597">
          <w:rPr>
            <w:color w:val="000000"/>
          </w:rPr>
          <w:br/>
        </w:r>
        <w:r w:rsidDel="00F43597">
          <w:rPr>
            <w:rStyle w:val="fontstyle31"/>
          </w:rPr>
          <w:sym w:font="Symbol" w:char="F0B7"/>
        </w:r>
        <w:r w:rsidDel="00F43597">
          <w:rPr>
            <w:rStyle w:val="fontstyle31"/>
          </w:rPr>
          <w:delText xml:space="preserve"> </w:delText>
        </w:r>
        <w:r w:rsidDel="00F43597">
          <w:rPr>
            <w:rStyle w:val="fontstyle01"/>
          </w:rPr>
          <w:delText xml:space="preserve">annetusekogujate võrgustiku rahulolu strateegilise partneriga </w:delText>
        </w:r>
        <w:r w:rsidDel="00F43597">
          <w:rPr>
            <w:rStyle w:val="fontstyle41"/>
          </w:rPr>
          <w:delText xml:space="preserve">täpsustub </w:delText>
        </w:r>
        <w:r w:rsidDel="00F43597">
          <w:rPr>
            <w:rStyle w:val="fontstyle01"/>
          </w:rPr>
          <w:delText>-&gt; püsib kõrge</w:delText>
        </w:r>
        <w:r w:rsidDel="00F43597">
          <w:rPr>
            <w:color w:val="000000"/>
          </w:rPr>
          <w:br/>
        </w:r>
      </w:del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>kasutatud kommunikatsioonikanalite ning nende liikmete ja lugejate arv (Hea Kodanik,</w:t>
      </w:r>
      <w:r>
        <w:rPr>
          <w:color w:val="000000"/>
        </w:rPr>
        <w:br/>
      </w:r>
      <w:r>
        <w:rPr>
          <w:rStyle w:val="fontstyle01"/>
        </w:rPr>
        <w:t>Vabatahtlike Värav)</w:t>
      </w:r>
      <w:r>
        <w:rPr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>lugejatele edastatud informatsioon kodanikuühiskonnast, mh õiguskeskkonna, rahastus- ja</w:t>
      </w:r>
      <w:r>
        <w:rPr>
          <w:color w:val="000000"/>
        </w:rPr>
        <w:br/>
      </w:r>
      <w:r>
        <w:rPr>
          <w:rStyle w:val="fontstyle01"/>
        </w:rPr>
        <w:t xml:space="preserve">osalemisvõimaluste, heade näidete jm kohta eesti, vene ja inglise keeles </w:t>
      </w:r>
      <w:del w:id="18" w:author="Kai Klandorf" w:date="2023-04-14T15:02:00Z">
        <w:r w:rsidDel="00DD5660">
          <w:rPr>
            <w:rStyle w:val="fontstyle01"/>
          </w:rPr>
          <w:delText xml:space="preserve">keeles </w:delText>
        </w:r>
      </w:del>
      <w:r>
        <w:rPr>
          <w:rStyle w:val="fontstyle01"/>
        </w:rPr>
        <w:t>-&gt;</w:t>
      </w:r>
      <w:ins w:id="19" w:author="Kai Klandorf" w:date="2023-04-14T15:02:00Z">
        <w:r w:rsidR="00DD5660">
          <w:rPr>
            <w:rStyle w:val="fontstyle01"/>
          </w:rPr>
          <w:t xml:space="preserve"> </w:t>
        </w:r>
      </w:ins>
      <w:del w:id="20" w:author="Kai Klandorf" w:date="2023-04-14T15:02:00Z">
        <w:r w:rsidDel="00DD5660">
          <w:rPr>
            <w:color w:val="000000"/>
          </w:rPr>
          <w:br/>
        </w:r>
      </w:del>
      <w:r>
        <w:rPr>
          <w:rStyle w:val="fontstyle01"/>
        </w:rPr>
        <w:t>regulaarsus püsib</w:t>
      </w:r>
      <w:r>
        <w:rPr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 xml:space="preserve">kodanikuühiskonna teemal loodud originaalsisu hulk aastas </w:t>
      </w:r>
      <w:r>
        <w:rPr>
          <w:rStyle w:val="fontstyle41"/>
        </w:rPr>
        <w:t xml:space="preserve">n/a </w:t>
      </w:r>
      <w:r>
        <w:rPr>
          <w:rStyle w:val="fontstyle01"/>
        </w:rPr>
        <w:t>-&gt; 20</w:t>
      </w:r>
      <w:r>
        <w:rPr>
          <w:color w:val="000000"/>
        </w:rPr>
        <w:br/>
      </w:r>
      <w:ins w:id="21" w:author="Kai Klandorf" w:date="2023-04-14T10:40:00Z">
        <w:r w:rsidR="00BC0C18">
          <w:rPr>
            <w:rStyle w:val="fontstyle31"/>
          </w:rPr>
          <w:sym w:font="Symbol" w:char="F0B7"/>
        </w:r>
        <w:r w:rsidR="00BC0C18">
          <w:rPr>
            <w:rStyle w:val="fontstyle31"/>
          </w:rPr>
          <w:t xml:space="preserve"> </w:t>
        </w:r>
        <w:r w:rsidR="00BC0C18">
          <w:rPr>
            <w:rStyle w:val="fontstyle01"/>
          </w:rPr>
          <w:t>annetamistalgute osalejate arv ja annetuste maht 111 algatust, 128 000 -&gt; kasvab</w:t>
        </w:r>
        <w:r w:rsidR="00BC0C18">
          <w:rPr>
            <w:color w:val="000000"/>
          </w:rPr>
          <w:br/>
        </w:r>
      </w:ins>
      <w:del w:id="22" w:author="Kai Klandorf" w:date="2023-04-14T08:55:00Z">
        <w:r w:rsidDel="00510246">
          <w:rPr>
            <w:rStyle w:val="fontstyle31"/>
          </w:rPr>
          <w:sym w:font="Symbol" w:char="F0B7"/>
        </w:r>
        <w:r w:rsidDel="00510246">
          <w:rPr>
            <w:rStyle w:val="fontstyle31"/>
          </w:rPr>
          <w:delText xml:space="preserve"> </w:delText>
        </w:r>
        <w:r w:rsidDel="00510246">
          <w:rPr>
            <w:rStyle w:val="fontstyle01"/>
          </w:rPr>
          <w:delText xml:space="preserve">pidev koostöö teiste vabatahtliku töö platvormide ja tööandjatega </w:delText>
        </w:r>
        <w:r w:rsidDel="00510246">
          <w:rPr>
            <w:rStyle w:val="fontstyle41"/>
          </w:rPr>
          <w:delText xml:space="preserve">n/a </w:delText>
        </w:r>
        <w:r w:rsidDel="00510246">
          <w:rPr>
            <w:rStyle w:val="fontstyle01"/>
          </w:rPr>
          <w:delText>-&gt; toimib</w:delText>
        </w:r>
      </w:del>
      <w:del w:id="23" w:author="Kai Klandorf" w:date="2023-04-14T08:56:00Z">
        <w:r w:rsidDel="008312D1">
          <w:br/>
        </w:r>
      </w:del>
    </w:p>
    <w:p w14:paraId="4EA8F416" w14:textId="7DEE0AB2" w:rsidR="00045F6D" w:rsidRDefault="00045F6D" w:rsidP="00045F6D">
      <w:pPr>
        <w:rPr>
          <w:moveTo w:id="24" w:author="Kai Klandorf" w:date="2023-04-14T08:49:00Z"/>
          <w:rStyle w:val="fontstyle01"/>
        </w:rPr>
      </w:pPr>
      <w:moveToRangeStart w:id="25" w:author="Kai Klandorf" w:date="2023-04-14T08:49:00Z" w:name="move132354614"/>
      <w:moveTo w:id="26" w:author="Kai Klandorf" w:date="2023-04-14T08:49:00Z">
        <w:r>
          <w:rPr>
            <w:rStyle w:val="fontstyle21"/>
          </w:rPr>
          <w:t xml:space="preserve">Eesmärk </w:t>
        </w:r>
      </w:moveTo>
      <w:ins w:id="27" w:author="Kai Klandorf" w:date="2023-04-14T08:56:00Z">
        <w:r w:rsidR="008312D1">
          <w:rPr>
            <w:rStyle w:val="fontstyle21"/>
          </w:rPr>
          <w:t>3</w:t>
        </w:r>
      </w:ins>
      <w:moveTo w:id="28" w:author="Kai Klandorf" w:date="2023-04-14T08:49:00Z">
        <w:del w:id="29" w:author="Kai Klandorf" w:date="2023-04-14T08:56:00Z">
          <w:r w:rsidDel="008312D1">
            <w:rPr>
              <w:rStyle w:val="fontstyle21"/>
            </w:rPr>
            <w:delText>2</w:delText>
          </w:r>
        </w:del>
        <w:r>
          <w:rPr>
            <w:rStyle w:val="fontstyle21"/>
          </w:rPr>
          <w:t>: Eesti elanike kasvanud teadlikkus vabaühendustest ja nende rollidest</w:t>
        </w:r>
        <w:r>
          <w:rPr>
            <w:b/>
            <w:bCs/>
            <w:color w:val="000000"/>
          </w:rPr>
          <w:br/>
        </w:r>
        <w:r w:rsidRPr="00EE75D1">
          <w:rPr>
            <w:rStyle w:val="fontstyle01"/>
            <w:u w:val="single"/>
          </w:rPr>
          <w:t>Oodatavad tulemused:</w:t>
        </w:r>
        <w:r>
          <w:rPr>
            <w:color w:val="000000"/>
          </w:rPr>
          <w:br/>
        </w:r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>kasvanud teadlikkus</w:t>
        </w:r>
        <w:r>
          <w:rPr>
            <w:color w:val="000000"/>
          </w:rPr>
          <w:br/>
        </w:r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>vabaühenduste rahastamiskeskkonna andmebaas on igal aastal uuendatud</w:t>
        </w:r>
        <w:r>
          <w:rPr>
            <w:color w:val="000000"/>
          </w:rPr>
          <w:br/>
        </w:r>
        <w:del w:id="30" w:author="Kai Klandorf" w:date="2023-04-14T08:57:00Z">
          <w:r w:rsidDel="00F50EA5">
            <w:rPr>
              <w:rStyle w:val="fontstyle31"/>
            </w:rPr>
            <w:lastRenderedPageBreak/>
            <w:sym w:font="Symbol" w:char="F0B7"/>
          </w:r>
          <w:r w:rsidDel="00F50EA5">
            <w:rPr>
              <w:rStyle w:val="fontstyle31"/>
            </w:rPr>
            <w:delText xml:space="preserve"> </w:delText>
          </w:r>
          <w:r w:rsidDel="00F50EA5">
            <w:rPr>
              <w:rStyle w:val="fontstyle01"/>
            </w:rPr>
            <w:delText>tagatud järelkasv Eesti vabaühenduste juhtidele</w:delText>
          </w:r>
        </w:del>
        <w:r>
          <w:rPr>
            <w:color w:val="000000"/>
          </w:rPr>
          <w:br/>
        </w:r>
      </w:moveTo>
    </w:p>
    <w:p w14:paraId="6DD27450" w14:textId="1C115635" w:rsidR="00045F6D" w:rsidRDefault="00045F6D">
      <w:pPr>
        <w:rPr>
          <w:rStyle w:val="fontstyle21"/>
        </w:rPr>
      </w:pPr>
      <w:moveTo w:id="31" w:author="Kai Klandorf" w:date="2023-04-14T08:49:00Z">
        <w:r w:rsidRPr="00EE75D1">
          <w:rPr>
            <w:rStyle w:val="fontstyle01"/>
            <w:u w:val="single"/>
          </w:rPr>
          <w:t>Eduindikaatorid:</w:t>
        </w:r>
        <w:r>
          <w:rPr>
            <w:color w:val="000000"/>
          </w:rPr>
          <w:br/>
        </w:r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>noortele suunatud sündmuste või algatuste ja nendes osalejate</w:t>
        </w:r>
        <w:del w:id="32" w:author="Kai Klandorf" w:date="2023-04-20T11:31:00Z">
          <w:r w:rsidDel="00243CD4">
            <w:rPr>
              <w:rStyle w:val="fontstyle01"/>
            </w:rPr>
            <w:delText>s</w:delText>
          </w:r>
        </w:del>
        <w:r>
          <w:rPr>
            <w:rStyle w:val="fontstyle01"/>
          </w:rPr>
          <w:t xml:space="preserve"> arv</w:t>
        </w:r>
        <w:r>
          <w:rPr>
            <w:color w:val="000000"/>
          </w:rPr>
          <w:br/>
        </w:r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>aasta tegijate tunnustamine -&gt; toimub ja kajastatud</w:t>
        </w:r>
        <w:r>
          <w:rPr>
            <w:color w:val="000000"/>
          </w:rPr>
          <w:br/>
        </w:r>
        <w:del w:id="33" w:author="Kai Klandorf" w:date="2023-04-14T08:57:00Z">
          <w:r w:rsidDel="00F50EA5">
            <w:rPr>
              <w:rStyle w:val="fontstyle31"/>
            </w:rPr>
            <w:sym w:font="Symbol" w:char="F0B7"/>
          </w:r>
          <w:r w:rsidDel="00F50EA5">
            <w:rPr>
              <w:rStyle w:val="fontstyle31"/>
            </w:rPr>
            <w:delText xml:space="preserve"> </w:delText>
          </w:r>
          <w:r w:rsidDel="00F50EA5">
            <w:rPr>
              <w:rStyle w:val="fontstyle01"/>
            </w:rPr>
            <w:delText>huvikaitsevõrgustiku rahulolu strateegilise partneriga täpsustub -&gt; püsib kõrge</w:delText>
          </w:r>
          <w:r w:rsidDel="00F50EA5">
            <w:rPr>
              <w:color w:val="000000"/>
            </w:rPr>
            <w:br/>
          </w:r>
          <w:r w:rsidDel="00F50EA5">
            <w:rPr>
              <w:rStyle w:val="fontstyle31"/>
            </w:rPr>
            <w:sym w:font="Symbol" w:char="F0B7"/>
          </w:r>
          <w:r w:rsidDel="00F50EA5">
            <w:rPr>
              <w:rStyle w:val="fontstyle31"/>
            </w:rPr>
            <w:delText xml:space="preserve"> </w:delText>
          </w:r>
          <w:r w:rsidDel="00F50EA5">
            <w:rPr>
              <w:rStyle w:val="fontstyle01"/>
            </w:rPr>
            <w:delText>arenguprogrammi läbinud tulevikujuhte -&gt; 20</w:delText>
          </w:r>
          <w:r w:rsidDel="00F50EA5">
            <w:rPr>
              <w:color w:val="000000"/>
            </w:rPr>
            <w:br/>
          </w:r>
        </w:del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>ettevõtliku kooli osalejate arv -&gt; püsib</w:t>
        </w:r>
        <w:r>
          <w:br/>
        </w:r>
      </w:moveTo>
      <w:moveToRangeEnd w:id="25"/>
    </w:p>
    <w:p w14:paraId="513409F8" w14:textId="1C7273D5" w:rsidR="00EE75D1" w:rsidRDefault="00392B56">
      <w:pPr>
        <w:rPr>
          <w:rStyle w:val="fontstyle21"/>
        </w:rPr>
      </w:pPr>
      <w:r>
        <w:rPr>
          <w:rStyle w:val="fontstyle21"/>
        </w:rPr>
        <w:t>Tegevussuund 2: Võimekad vabaühendused</w:t>
      </w:r>
      <w:r>
        <w:rPr>
          <w:b/>
          <w:bCs/>
          <w:color w:val="000000"/>
        </w:rPr>
        <w:br/>
      </w:r>
    </w:p>
    <w:p w14:paraId="14E3E815" w14:textId="2DCD7519" w:rsidR="008A289D" w:rsidRDefault="00392B56">
      <w:pPr>
        <w:rPr>
          <w:ins w:id="34" w:author="Kai Klandorf" w:date="2023-04-14T08:59:00Z"/>
          <w:rStyle w:val="fontstyle01"/>
        </w:rPr>
      </w:pPr>
      <w:r>
        <w:rPr>
          <w:rStyle w:val="fontstyle21"/>
        </w:rPr>
        <w:t>Eesmärk 1: Tõusnud vabaühenduste koostöö- ja finantsmajanduslikud oskused</w:t>
      </w:r>
      <w:ins w:id="35" w:author="Kai Klandorf" w:date="2023-04-14T10:38:00Z">
        <w:r w:rsidR="005B24E9">
          <w:rPr>
            <w:rStyle w:val="fontstyle21"/>
          </w:rPr>
          <w:t>,</w:t>
        </w:r>
      </w:ins>
      <w:del w:id="36" w:author="Kai Klandorf" w:date="2023-04-14T10:38:00Z">
        <w:r w:rsidDel="005B24E9">
          <w:rPr>
            <w:rStyle w:val="fontstyle21"/>
          </w:rPr>
          <w:delText xml:space="preserve"> </w:delText>
        </w:r>
      </w:del>
      <w:del w:id="37" w:author="Kai Klandorf" w:date="2023-04-14T10:37:00Z">
        <w:r w:rsidDel="005B24E9">
          <w:rPr>
            <w:rStyle w:val="fontstyle21"/>
          </w:rPr>
          <w:delText>ja</w:delText>
        </w:r>
      </w:del>
      <w:r>
        <w:rPr>
          <w:b/>
          <w:bCs/>
          <w:color w:val="000000"/>
        </w:rPr>
        <w:br/>
      </w:r>
      <w:r>
        <w:rPr>
          <w:rStyle w:val="fontstyle21"/>
        </w:rPr>
        <w:t>teadmised</w:t>
      </w:r>
      <w:ins w:id="38" w:author="Kai Klandorf" w:date="2023-04-14T10:38:00Z">
        <w:r w:rsidR="005B24E9">
          <w:rPr>
            <w:rStyle w:val="fontstyle21"/>
          </w:rPr>
          <w:t xml:space="preserve"> ja heategevuses osalevad</w:t>
        </w:r>
        <w:r w:rsidR="005B24E9">
          <w:rPr>
            <w:rStyle w:val="fontstyle21"/>
          </w:rPr>
          <w:t xml:space="preserve"> organisatsioonid on nõustatud ja toetatud</w:t>
        </w:r>
        <w:r w:rsidR="005B24E9">
          <w:rPr>
            <w:b/>
            <w:bCs/>
            <w:color w:val="000000"/>
          </w:rPr>
          <w:br/>
        </w:r>
      </w:ins>
      <w:del w:id="39" w:author="Kai Klandorf" w:date="2023-04-14T10:38:00Z">
        <w:r w:rsidDel="005B24E9">
          <w:rPr>
            <w:b/>
            <w:bCs/>
            <w:color w:val="000000"/>
          </w:rPr>
          <w:br/>
        </w:r>
      </w:del>
      <w:r w:rsidRPr="00EE75D1">
        <w:rPr>
          <w:rStyle w:val="fontstyle01"/>
          <w:u w:val="single"/>
        </w:rPr>
        <w:t>Oodatavad tulemused:</w:t>
      </w:r>
      <w:r w:rsidRPr="00EE75D1">
        <w:rPr>
          <w:color w:val="000000"/>
          <w:u w:val="single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>MTÜ-de ja SA-de teenitud ettevõtlustulu põhikirjaliste eesmärkide saavutamiseks 172</w:t>
      </w:r>
      <w:r>
        <w:rPr>
          <w:color w:val="000000"/>
        </w:rPr>
        <w:br/>
      </w:r>
      <w:r>
        <w:rPr>
          <w:rStyle w:val="fontstyle01"/>
        </w:rPr>
        <w:t>mln € -&gt; kasvab</w:t>
      </w:r>
      <w:r>
        <w:rPr>
          <w:color w:val="000000"/>
        </w:rPr>
        <w:br/>
      </w:r>
      <w:del w:id="40" w:author="Kai Klandorf" w:date="2023-04-14T08:53:00Z">
        <w:r w:rsidDel="007E5ED6">
          <w:rPr>
            <w:rStyle w:val="fontstyle31"/>
          </w:rPr>
          <w:sym w:font="Symbol" w:char="F0B7"/>
        </w:r>
        <w:r w:rsidDel="007E5ED6">
          <w:rPr>
            <w:rStyle w:val="fontstyle31"/>
          </w:rPr>
          <w:delText xml:space="preserve"> </w:delText>
        </w:r>
        <w:r w:rsidDel="007E5ED6">
          <w:rPr>
            <w:rStyle w:val="fontstyle01"/>
          </w:rPr>
          <w:delText>regulaarne vabaühenduste kaasamise heade näidete kogumine, avaldamine ja levitamine</w:delText>
        </w:r>
      </w:del>
      <w:del w:id="41" w:author="Kai Klandorf" w:date="2023-04-14T08:54:00Z">
        <w:r w:rsidDel="00790A6B">
          <w:rPr>
            <w:color w:val="000000"/>
          </w:rPr>
          <w:br/>
        </w:r>
      </w:del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>vabaühenduste kasvanud teadlikkus oma rollist, tähtsusest ja võimalustest kohaliku elu</w:t>
      </w:r>
      <w:r>
        <w:rPr>
          <w:color w:val="000000"/>
        </w:rPr>
        <w:br/>
      </w:r>
      <w:r>
        <w:rPr>
          <w:rStyle w:val="fontstyle01"/>
        </w:rPr>
        <w:t>edendamisel</w:t>
      </w:r>
      <w:r>
        <w:rPr>
          <w:color w:val="000000"/>
        </w:rPr>
        <w:br/>
      </w:r>
      <w:ins w:id="42" w:author="Kai Klandorf" w:date="2023-04-14T08:59:00Z">
        <w:r w:rsidR="008A289D">
          <w:rPr>
            <w:rStyle w:val="fontstyle31"/>
          </w:rPr>
          <w:sym w:font="Symbol" w:char="F0B7"/>
        </w:r>
        <w:r w:rsidR="008A289D">
          <w:rPr>
            <w:rStyle w:val="fontstyle31"/>
          </w:rPr>
          <w:t xml:space="preserve"> </w:t>
        </w:r>
        <w:r w:rsidR="008A289D">
          <w:rPr>
            <w:rStyle w:val="fontstyle01"/>
          </w:rPr>
          <w:t>vabatahtlikke kaasavate organisatsioonide võrgustiku rahulolu strateegilise partneriga</w:t>
        </w:r>
      </w:ins>
    </w:p>
    <w:p w14:paraId="4036C744" w14:textId="77777777" w:rsidR="008A289D" w:rsidRDefault="008A289D">
      <w:pPr>
        <w:rPr>
          <w:ins w:id="43" w:author="Kai Klandorf" w:date="2023-04-14T08:59:00Z"/>
          <w:rStyle w:val="fontstyle01"/>
        </w:rPr>
      </w:pPr>
      <w:ins w:id="44" w:author="Kai Klandorf" w:date="2023-04-14T08:59:00Z"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>annetusi</w:t>
        </w:r>
        <w:r>
          <w:rPr>
            <w:rStyle w:val="fontstyle01"/>
          </w:rPr>
          <w:t xml:space="preserve"> kaasavate organisatsioonide võrgustiku rahulolu strateegilise partneriga</w:t>
        </w:r>
      </w:ins>
    </w:p>
    <w:p w14:paraId="4A84BF0F" w14:textId="62F1AD38" w:rsidR="00EE75D1" w:rsidRDefault="0087514E">
      <w:pPr>
        <w:rPr>
          <w:ins w:id="45" w:author="Kai Klandorf" w:date="2023-04-14T08:57:00Z"/>
          <w:rStyle w:val="fontstyle01"/>
        </w:rPr>
      </w:pPr>
      <w:ins w:id="46" w:author="Kai Klandorf" w:date="2023-04-14T08:59:00Z"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</w:ins>
      <w:ins w:id="47" w:author="Kai Klandorf" w:date="2023-04-14T08:57:00Z">
        <w:r w:rsidR="00F50EA5">
          <w:rPr>
            <w:rStyle w:val="fontstyle01"/>
          </w:rPr>
          <w:t xml:space="preserve">tagatud </w:t>
        </w:r>
        <w:r w:rsidR="00F50EA5" w:rsidRPr="00F50EA5">
          <w:rPr>
            <w:rStyle w:val="fontstyle01"/>
            <w:color w:val="FF0000"/>
            <w:rPrChange w:id="48" w:author="Kai Klandorf" w:date="2023-04-14T08:57:00Z">
              <w:rPr>
                <w:rStyle w:val="fontstyle01"/>
              </w:rPr>
            </w:rPrChange>
          </w:rPr>
          <w:t>toetus</w:t>
        </w:r>
        <w:r w:rsidR="00F50EA5">
          <w:rPr>
            <w:rStyle w:val="fontstyle01"/>
          </w:rPr>
          <w:t xml:space="preserve"> </w:t>
        </w:r>
        <w:r w:rsidR="00F50EA5">
          <w:rPr>
            <w:rStyle w:val="fontstyle01"/>
          </w:rPr>
          <w:t>Eesti vabaühenduste juhtidele</w:t>
        </w:r>
      </w:ins>
    </w:p>
    <w:p w14:paraId="4C104B93" w14:textId="77777777" w:rsidR="00F50EA5" w:rsidRDefault="00F50EA5">
      <w:pPr>
        <w:rPr>
          <w:rStyle w:val="fontstyle01"/>
        </w:rPr>
      </w:pPr>
    </w:p>
    <w:p w14:paraId="0CBBAC7B" w14:textId="77777777" w:rsidR="00F43597" w:rsidRDefault="00392B56">
      <w:pPr>
        <w:rPr>
          <w:ins w:id="49" w:author="Kai Klandorf" w:date="2023-04-14T08:54:00Z"/>
          <w:rStyle w:val="fontstyle01"/>
        </w:rPr>
      </w:pPr>
      <w:r w:rsidRPr="00EE75D1">
        <w:rPr>
          <w:rStyle w:val="fontstyle01"/>
          <w:u w:val="single"/>
        </w:rPr>
        <w:t>Eduindikaatorid:</w:t>
      </w:r>
      <w:r>
        <w:rPr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>vabaühenduste osakaal, kellel on rohkem kui kolm rahastusallikat 33% -&gt; kasvab</w:t>
      </w:r>
      <w:r>
        <w:rPr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>delegeeritud teenuste osakaal kasvab</w:t>
      </w:r>
      <w:r>
        <w:rPr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>palgaliste töötajatega MTÜ-de arv ja osakaal 24% (9625) -&gt; 26% (10 200)</w:t>
      </w:r>
      <w:r>
        <w:rPr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>vabaühenduste panus SKP-sse 2% -&gt; püsib või kasvab</w:t>
      </w:r>
      <w:r>
        <w:rPr>
          <w:color w:val="000000"/>
        </w:rPr>
        <w:br/>
      </w:r>
      <w:r>
        <w:rPr>
          <w:rStyle w:val="fontstyle31"/>
        </w:rPr>
        <w:sym w:font="Symbol" w:char="F0B7"/>
      </w:r>
      <w:r>
        <w:rPr>
          <w:rStyle w:val="fontstyle31"/>
        </w:rPr>
        <w:t xml:space="preserve"> </w:t>
      </w:r>
      <w:r>
        <w:rPr>
          <w:rStyle w:val="fontstyle01"/>
        </w:rPr>
        <w:t xml:space="preserve">juhtide võrgustiku rahulolu strateegilise partneriga </w:t>
      </w:r>
      <w:r>
        <w:rPr>
          <w:rStyle w:val="fontstyle41"/>
        </w:rPr>
        <w:t xml:space="preserve">täpsustub </w:t>
      </w:r>
      <w:r>
        <w:rPr>
          <w:rStyle w:val="fontstyle01"/>
        </w:rPr>
        <w:t>-&gt; püsib kõrge</w:t>
      </w:r>
      <w:r>
        <w:rPr>
          <w:color w:val="000000"/>
        </w:rPr>
        <w:br/>
      </w:r>
      <w:ins w:id="50" w:author="Kai Klandorf" w:date="2023-04-14T08:51:00Z">
        <w:r w:rsidR="00054100">
          <w:rPr>
            <w:rStyle w:val="fontstyle31"/>
          </w:rPr>
          <w:sym w:font="Symbol" w:char="F0B7"/>
        </w:r>
        <w:r w:rsidR="00054100">
          <w:rPr>
            <w:rStyle w:val="fontstyle31"/>
          </w:rPr>
          <w:t xml:space="preserve"> </w:t>
        </w:r>
      </w:ins>
      <w:ins w:id="51" w:author="Kai Klandorf" w:date="2023-04-14T08:52:00Z">
        <w:r w:rsidR="00F72F10">
          <w:rPr>
            <w:rStyle w:val="fontstyle01"/>
          </w:rPr>
          <w:t xml:space="preserve">vabatahtlikke kaasavate organisatsioonide </w:t>
        </w:r>
      </w:ins>
      <w:ins w:id="52" w:author="Kai Klandorf" w:date="2023-04-14T08:51:00Z">
        <w:r w:rsidR="00054100">
          <w:rPr>
            <w:rStyle w:val="fontstyle01"/>
          </w:rPr>
          <w:t>võrgustiku liikmete arv 40 -&gt; kasvab</w:t>
        </w:r>
      </w:ins>
    </w:p>
    <w:p w14:paraId="4DCAAFD5" w14:textId="3CE3A8A3" w:rsidR="00510246" w:rsidRDefault="00F43597">
      <w:pPr>
        <w:rPr>
          <w:ins w:id="53" w:author="Kai Klandorf" w:date="2023-04-14T08:55:00Z"/>
          <w:rStyle w:val="fontstyle01"/>
        </w:rPr>
      </w:pPr>
      <w:ins w:id="54" w:author="Kai Klandorf" w:date="2023-04-14T08:54:00Z"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 xml:space="preserve">annetusekogujate võrgustiku rahulolu strateegilise partneriga </w:t>
        </w:r>
        <w:r>
          <w:rPr>
            <w:rStyle w:val="fontstyle41"/>
          </w:rPr>
          <w:t xml:space="preserve">täpsustub </w:t>
        </w:r>
        <w:r>
          <w:rPr>
            <w:rStyle w:val="fontstyle01"/>
          </w:rPr>
          <w:t>-&gt; püsib kõrge</w:t>
        </w:r>
      </w:ins>
    </w:p>
    <w:p w14:paraId="4472676A" w14:textId="77777777" w:rsidR="00F50EA5" w:rsidRDefault="00510246">
      <w:pPr>
        <w:rPr>
          <w:ins w:id="55" w:author="Kai Klandorf" w:date="2023-04-14T08:57:00Z"/>
          <w:rStyle w:val="fontstyle01"/>
        </w:rPr>
      </w:pPr>
      <w:ins w:id="56" w:author="Kai Klandorf" w:date="2023-04-14T08:55:00Z"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 xml:space="preserve">pidev koostöö teiste vabatahtliku töö platvormide ja tööandjatega </w:t>
        </w:r>
        <w:r>
          <w:rPr>
            <w:rStyle w:val="fontstyle41"/>
          </w:rPr>
          <w:t xml:space="preserve">n/a </w:t>
        </w:r>
        <w:r>
          <w:rPr>
            <w:rStyle w:val="fontstyle01"/>
          </w:rPr>
          <w:t>-&gt; toimib</w:t>
        </w:r>
      </w:ins>
    </w:p>
    <w:p w14:paraId="31EB9008" w14:textId="53A8920F" w:rsidR="00EE75D1" w:rsidDel="006858C8" w:rsidRDefault="00F50EA5">
      <w:pPr>
        <w:rPr>
          <w:del w:id="57" w:author="Kai Klandorf" w:date="2023-04-14T08:52:00Z"/>
          <w:rStyle w:val="fontstyle21"/>
        </w:rPr>
      </w:pPr>
      <w:ins w:id="58" w:author="Kai Klandorf" w:date="2023-04-14T08:57:00Z"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>huvikaitsevõrgustiku rahulolu strateegilise partneriga täpsustub -&gt; püsib kõrge</w:t>
        </w:r>
        <w:r>
          <w:rPr>
            <w:color w:val="000000"/>
          </w:rPr>
          <w:br/>
        </w:r>
        <w:r>
          <w:rPr>
            <w:rStyle w:val="fontstyle31"/>
          </w:rPr>
          <w:sym w:font="Symbol" w:char="F0B7"/>
        </w:r>
        <w:r>
          <w:rPr>
            <w:rStyle w:val="fontstyle31"/>
          </w:rPr>
          <w:t xml:space="preserve"> </w:t>
        </w:r>
        <w:r>
          <w:rPr>
            <w:rStyle w:val="fontstyle01"/>
          </w:rPr>
          <w:t>juhtidele suunatud tugitegevustes osale</w:t>
        </w:r>
      </w:ins>
      <w:ins w:id="59" w:author="Kai Klandorf" w:date="2023-04-14T08:58:00Z">
        <w:r>
          <w:rPr>
            <w:rStyle w:val="fontstyle01"/>
          </w:rPr>
          <w:t xml:space="preserve">jate arv </w:t>
        </w:r>
      </w:ins>
      <w:ins w:id="60" w:author="Kai Klandorf" w:date="2023-04-14T08:57:00Z">
        <w:r>
          <w:rPr>
            <w:rStyle w:val="fontstyle01"/>
          </w:rPr>
          <w:t xml:space="preserve">-&gt; </w:t>
        </w:r>
      </w:ins>
      <w:ins w:id="61" w:author="Kai Klandorf" w:date="2023-04-14T08:58:00Z">
        <w:r w:rsidR="00E241F5">
          <w:rPr>
            <w:rStyle w:val="fontstyle01"/>
          </w:rPr>
          <w:t>5</w:t>
        </w:r>
      </w:ins>
      <w:ins w:id="62" w:author="Kai Klandorf" w:date="2023-04-14T08:57:00Z">
        <w:r>
          <w:rPr>
            <w:rStyle w:val="fontstyle01"/>
          </w:rPr>
          <w:t>0</w:t>
        </w:r>
        <w:r>
          <w:rPr>
            <w:color w:val="000000"/>
          </w:rPr>
          <w:br/>
        </w:r>
      </w:ins>
    </w:p>
    <w:p w14:paraId="0CF1B730" w14:textId="77777777" w:rsidR="006858C8" w:rsidRDefault="006858C8">
      <w:pPr>
        <w:rPr>
          <w:ins w:id="63" w:author="Kai Klandorf" w:date="2023-04-14T10:37:00Z"/>
          <w:rStyle w:val="fontstyle21"/>
        </w:rPr>
      </w:pPr>
    </w:p>
    <w:p w14:paraId="17F590E2" w14:textId="2B984C7F" w:rsidR="00EE75D1" w:rsidDel="00045F6D" w:rsidRDefault="00392B56">
      <w:pPr>
        <w:rPr>
          <w:moveFrom w:id="64" w:author="Kai Klandorf" w:date="2023-04-14T08:49:00Z"/>
          <w:rStyle w:val="fontstyle01"/>
        </w:rPr>
      </w:pPr>
      <w:moveFromRangeStart w:id="65" w:author="Kai Klandorf" w:date="2023-04-14T08:49:00Z" w:name="move132354614"/>
      <w:moveFrom w:id="66" w:author="Kai Klandorf" w:date="2023-04-14T08:49:00Z">
        <w:r w:rsidDel="00045F6D">
          <w:rPr>
            <w:rStyle w:val="fontstyle21"/>
          </w:rPr>
          <w:t>Eesmärk 2: Eesti elanike kasvanud teadlikkus vabaühendustest ja nende rollidest</w:t>
        </w:r>
        <w:r w:rsidDel="00045F6D">
          <w:rPr>
            <w:b/>
            <w:bCs/>
            <w:color w:val="000000"/>
          </w:rPr>
          <w:br/>
        </w:r>
        <w:r w:rsidRPr="00EE75D1" w:rsidDel="00045F6D">
          <w:rPr>
            <w:rStyle w:val="fontstyle01"/>
            <w:u w:val="single"/>
          </w:rPr>
          <w:t>Oodatavad tulemused:</w:t>
        </w:r>
        <w:r w:rsidDel="00045F6D">
          <w:rPr>
            <w:color w:val="000000"/>
          </w:rPr>
          <w:br/>
        </w:r>
        <w:r w:rsidDel="00045F6D">
          <w:rPr>
            <w:rStyle w:val="fontstyle31"/>
          </w:rPr>
          <w:sym w:font="Symbol" w:char="F0B7"/>
        </w:r>
        <w:r w:rsidDel="00045F6D">
          <w:rPr>
            <w:rStyle w:val="fontstyle31"/>
          </w:rPr>
          <w:t xml:space="preserve"> </w:t>
        </w:r>
        <w:r w:rsidDel="00045F6D">
          <w:rPr>
            <w:rStyle w:val="fontstyle01"/>
          </w:rPr>
          <w:t>kasvanud teadlikkus</w:t>
        </w:r>
        <w:r w:rsidDel="00045F6D">
          <w:rPr>
            <w:color w:val="000000"/>
          </w:rPr>
          <w:br/>
        </w:r>
        <w:r w:rsidDel="00045F6D">
          <w:rPr>
            <w:rStyle w:val="fontstyle31"/>
          </w:rPr>
          <w:sym w:font="Symbol" w:char="F0B7"/>
        </w:r>
        <w:r w:rsidDel="00045F6D">
          <w:rPr>
            <w:rStyle w:val="fontstyle31"/>
          </w:rPr>
          <w:t xml:space="preserve"> </w:t>
        </w:r>
        <w:r w:rsidDel="00045F6D">
          <w:rPr>
            <w:rStyle w:val="fontstyle01"/>
          </w:rPr>
          <w:t>vabaühenduste rahastamiskeskkonna andmebaas on igal aastal uuendatud</w:t>
        </w:r>
        <w:r w:rsidDel="00045F6D">
          <w:rPr>
            <w:color w:val="000000"/>
          </w:rPr>
          <w:br/>
        </w:r>
        <w:r w:rsidDel="00045F6D">
          <w:rPr>
            <w:rStyle w:val="fontstyle31"/>
          </w:rPr>
          <w:sym w:font="Symbol" w:char="F0B7"/>
        </w:r>
        <w:r w:rsidDel="00045F6D">
          <w:rPr>
            <w:rStyle w:val="fontstyle31"/>
          </w:rPr>
          <w:t xml:space="preserve"> </w:t>
        </w:r>
        <w:r w:rsidDel="00045F6D">
          <w:rPr>
            <w:rStyle w:val="fontstyle01"/>
          </w:rPr>
          <w:t>tagatud järelkasv Eesti vabaühenduste juhtidele</w:t>
        </w:r>
        <w:r w:rsidDel="00045F6D">
          <w:rPr>
            <w:color w:val="000000"/>
          </w:rPr>
          <w:br/>
        </w:r>
      </w:moveFrom>
    </w:p>
    <w:p w14:paraId="0BE07025" w14:textId="76986007" w:rsidR="00EE75D1" w:rsidDel="00045F6D" w:rsidRDefault="00392B56">
      <w:pPr>
        <w:rPr>
          <w:moveFrom w:id="67" w:author="Kai Klandorf" w:date="2023-04-14T08:49:00Z"/>
          <w:rStyle w:val="fontstyle21"/>
        </w:rPr>
      </w:pPr>
      <w:moveFrom w:id="68" w:author="Kai Klandorf" w:date="2023-04-14T08:49:00Z">
        <w:r w:rsidRPr="00EE75D1" w:rsidDel="00045F6D">
          <w:rPr>
            <w:rStyle w:val="fontstyle01"/>
            <w:u w:val="single"/>
          </w:rPr>
          <w:t>Eduindikaatorid:</w:t>
        </w:r>
        <w:r w:rsidDel="00045F6D">
          <w:rPr>
            <w:color w:val="000000"/>
          </w:rPr>
          <w:br/>
        </w:r>
        <w:r w:rsidDel="00045F6D">
          <w:rPr>
            <w:rStyle w:val="fontstyle31"/>
          </w:rPr>
          <w:sym w:font="Symbol" w:char="F0B7"/>
        </w:r>
        <w:r w:rsidDel="00045F6D">
          <w:rPr>
            <w:rStyle w:val="fontstyle31"/>
          </w:rPr>
          <w:t xml:space="preserve"> </w:t>
        </w:r>
        <w:r w:rsidDel="00045F6D">
          <w:rPr>
            <w:rStyle w:val="fontstyle01"/>
          </w:rPr>
          <w:t>noortele suunatud sündmuste või algatuste ja nendes osalejates arv</w:t>
        </w:r>
        <w:r w:rsidDel="00045F6D">
          <w:rPr>
            <w:color w:val="000000"/>
          </w:rPr>
          <w:br/>
        </w:r>
        <w:r w:rsidDel="00045F6D">
          <w:rPr>
            <w:rStyle w:val="fontstyle31"/>
          </w:rPr>
          <w:sym w:font="Symbol" w:char="F0B7"/>
        </w:r>
        <w:r w:rsidDel="00045F6D">
          <w:rPr>
            <w:rStyle w:val="fontstyle31"/>
          </w:rPr>
          <w:t xml:space="preserve"> </w:t>
        </w:r>
        <w:r w:rsidDel="00045F6D">
          <w:rPr>
            <w:rStyle w:val="fontstyle01"/>
          </w:rPr>
          <w:t>aasta tegijate tunnustamine -&gt; toimub ja kajastatud</w:t>
        </w:r>
        <w:r w:rsidDel="00045F6D">
          <w:rPr>
            <w:color w:val="000000"/>
          </w:rPr>
          <w:br/>
        </w:r>
        <w:r w:rsidDel="00045F6D">
          <w:rPr>
            <w:rStyle w:val="fontstyle31"/>
          </w:rPr>
          <w:sym w:font="Symbol" w:char="F0B7"/>
        </w:r>
        <w:r w:rsidDel="00045F6D">
          <w:rPr>
            <w:rStyle w:val="fontstyle31"/>
          </w:rPr>
          <w:t xml:space="preserve"> </w:t>
        </w:r>
        <w:r w:rsidDel="00045F6D">
          <w:rPr>
            <w:rStyle w:val="fontstyle01"/>
          </w:rPr>
          <w:t>huvikaitsevõrgustiku rahulolu strateegilise partneriga täpsustub -&gt; püsib kõrge</w:t>
        </w:r>
        <w:r w:rsidDel="00045F6D">
          <w:rPr>
            <w:color w:val="000000"/>
          </w:rPr>
          <w:br/>
        </w:r>
        <w:r w:rsidDel="00045F6D">
          <w:rPr>
            <w:rStyle w:val="fontstyle31"/>
          </w:rPr>
          <w:sym w:font="Symbol" w:char="F0B7"/>
        </w:r>
        <w:r w:rsidDel="00045F6D">
          <w:rPr>
            <w:rStyle w:val="fontstyle31"/>
          </w:rPr>
          <w:t xml:space="preserve"> </w:t>
        </w:r>
        <w:r w:rsidDel="00045F6D">
          <w:rPr>
            <w:rStyle w:val="fontstyle01"/>
          </w:rPr>
          <w:t>arenguprogrammi läbinud tulevikujuhte -&gt; 20</w:t>
        </w:r>
        <w:r w:rsidDel="00045F6D">
          <w:rPr>
            <w:color w:val="000000"/>
          </w:rPr>
          <w:br/>
        </w:r>
        <w:r w:rsidDel="00045F6D">
          <w:rPr>
            <w:rStyle w:val="fontstyle31"/>
          </w:rPr>
          <w:sym w:font="Symbol" w:char="F0B7"/>
        </w:r>
        <w:r w:rsidDel="00045F6D">
          <w:rPr>
            <w:rStyle w:val="fontstyle31"/>
          </w:rPr>
          <w:t xml:space="preserve"> </w:t>
        </w:r>
        <w:r w:rsidDel="00045F6D">
          <w:rPr>
            <w:rStyle w:val="fontstyle01"/>
          </w:rPr>
          <w:t>ettevõtliku kooli osalejate arv -&gt; püsib</w:t>
        </w:r>
        <w:r w:rsidDel="00045F6D">
          <w:br/>
        </w:r>
      </w:moveFrom>
    </w:p>
    <w:moveFromRangeEnd w:id="65"/>
    <w:p w14:paraId="55931A43" w14:textId="3C3AFF07" w:rsidR="00B34347" w:rsidRPr="00EE75D1" w:rsidRDefault="00B34347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34347" w:rsidRPr="00EE75D1" w:rsidSect="004E0F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i Klandorf">
    <w15:presenceInfo w15:providerId="AD" w15:userId="S::kai@heakodanik.ee::5dc32d67-e555-4908-ac11-0e07da85fe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A6"/>
    <w:rsid w:val="00045F6D"/>
    <w:rsid w:val="00054100"/>
    <w:rsid w:val="001329FF"/>
    <w:rsid w:val="00243CD4"/>
    <w:rsid w:val="002C3701"/>
    <w:rsid w:val="0036539D"/>
    <w:rsid w:val="00392B56"/>
    <w:rsid w:val="004E0FBE"/>
    <w:rsid w:val="00510246"/>
    <w:rsid w:val="005B24E9"/>
    <w:rsid w:val="006307A6"/>
    <w:rsid w:val="00673780"/>
    <w:rsid w:val="006858C8"/>
    <w:rsid w:val="00762FC2"/>
    <w:rsid w:val="00790A6B"/>
    <w:rsid w:val="007E5ED6"/>
    <w:rsid w:val="008312D1"/>
    <w:rsid w:val="0087514E"/>
    <w:rsid w:val="008A289D"/>
    <w:rsid w:val="00A20927"/>
    <w:rsid w:val="00B34347"/>
    <w:rsid w:val="00BC0C18"/>
    <w:rsid w:val="00C43FBA"/>
    <w:rsid w:val="00C4475A"/>
    <w:rsid w:val="00DA7C72"/>
    <w:rsid w:val="00DD5660"/>
    <w:rsid w:val="00E178D9"/>
    <w:rsid w:val="00E241F5"/>
    <w:rsid w:val="00EE75D1"/>
    <w:rsid w:val="00F43597"/>
    <w:rsid w:val="00F50EA5"/>
    <w:rsid w:val="00F72F10"/>
    <w:rsid w:val="00FE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44121"/>
  <w15:chartTrackingRefBased/>
  <w15:docId w15:val="{DABC26C5-E8D6-417F-86CB-091CF8BF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392B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392B5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392B56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392B56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FE27D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65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5a04bf-7cf5-4daa-b3e4-2440b55a35c6">
      <Terms xmlns="http://schemas.microsoft.com/office/infopath/2007/PartnerControls"/>
    </lcf76f155ced4ddcb4097134ff3c332f>
    <TaxCatchAll xmlns="35c5ef7c-725c-440b-abe4-be1cf878967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17AADF8D7AF44B9E0F2C22D7A14AE1" ma:contentTypeVersion="16" ma:contentTypeDescription="Loo uus dokument" ma:contentTypeScope="" ma:versionID="d41e4170c97d242db1412f21cdcd884f">
  <xsd:schema xmlns:xsd="http://www.w3.org/2001/XMLSchema" xmlns:xs="http://www.w3.org/2001/XMLSchema" xmlns:p="http://schemas.microsoft.com/office/2006/metadata/properties" xmlns:ns2="375a04bf-7cf5-4daa-b3e4-2440b55a35c6" xmlns:ns3="35c5ef7c-725c-440b-abe4-be1cf878967f" targetNamespace="http://schemas.microsoft.com/office/2006/metadata/properties" ma:root="true" ma:fieldsID="295e3f746c08e9275fb4af887431117b" ns2:_="" ns3:_="">
    <xsd:import namespace="375a04bf-7cf5-4daa-b3e4-2440b55a35c6"/>
    <xsd:import namespace="35c5ef7c-725c-440b-abe4-be1cf87896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a04bf-7cf5-4daa-b3e4-2440b55a3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73719990-c6bf-4b7f-8131-a9aa30823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5ef7c-725c-440b-abe4-be1cf87896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801a8bb-f6c4-41ee-8b49-55a3e439c496}" ma:internalName="TaxCatchAll" ma:showField="CatchAllData" ma:web="35c5ef7c-725c-440b-abe4-be1cf87896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E78CBB-395A-4F61-BB63-24B5E71A596B}">
  <ds:schemaRefs>
    <ds:schemaRef ds:uri="http://schemas.microsoft.com/office/2006/metadata/properties"/>
    <ds:schemaRef ds:uri="http://schemas.microsoft.com/office/infopath/2007/PartnerControls"/>
    <ds:schemaRef ds:uri="375a04bf-7cf5-4daa-b3e4-2440b55a35c6"/>
    <ds:schemaRef ds:uri="35c5ef7c-725c-440b-abe4-be1cf878967f"/>
  </ds:schemaRefs>
</ds:datastoreItem>
</file>

<file path=customXml/itemProps2.xml><?xml version="1.0" encoding="utf-8"?>
<ds:datastoreItem xmlns:ds="http://schemas.openxmlformats.org/officeDocument/2006/customXml" ds:itemID="{8ABBF21D-E330-4193-B215-1E98A343BD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EDA0-820A-4B0F-ACDF-9F8FCD0D6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5a04bf-7cf5-4daa-b3e4-2440b55a35c6"/>
    <ds:schemaRef ds:uri="35c5ef7c-725c-440b-abe4-be1cf8789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3761</TotalTime>
  <Pages>2</Pages>
  <Words>690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Klandorf</dc:creator>
  <cp:keywords/>
  <dc:description/>
  <cp:lastModifiedBy>Kai Klandorf</cp:lastModifiedBy>
  <cp:revision>31</cp:revision>
  <dcterms:created xsi:type="dcterms:W3CDTF">2023-04-14T05:28:00Z</dcterms:created>
  <dcterms:modified xsi:type="dcterms:W3CDTF">2023-04-20T08:31:00Z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0x0101001217AADF8D7AF44B9E0F2C22D7A14AE1</vt:lpwstr>
  </property>
  <property fmtid="{D5CDD505-2E9C-101B-9397-08002B2CF9AE}" pid="3" name="MediaServiceImageTags">
    <vt:lpwstr/>
  </property>
</Properties>
</file>